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752165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14:paraId="7F752166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7F752169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52167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52168" w14:textId="77777777" w:rsidR="0055375D" w:rsidRPr="006D0305" w:rsidRDefault="00421601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21601">
              <w:rPr>
                <w:b/>
                <w:sz w:val="26"/>
                <w:szCs w:val="26"/>
                <w:lang w:val="en-US"/>
              </w:rPr>
              <w:t>203B</w:t>
            </w:r>
            <w:r w:rsidR="006D0305">
              <w:rPr>
                <w:b/>
                <w:sz w:val="26"/>
                <w:szCs w:val="26"/>
              </w:rPr>
              <w:t>_068</w:t>
            </w:r>
          </w:p>
        </w:tc>
      </w:tr>
      <w:tr w:rsidR="0055375D" w:rsidRPr="00C44B8B" w14:paraId="7F75216C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5216A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5216B" w14:textId="77777777" w:rsidR="0055375D" w:rsidRPr="00AC2D29" w:rsidRDefault="00DC728E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AC2D29">
              <w:rPr>
                <w:b/>
                <w:sz w:val="26"/>
                <w:szCs w:val="26"/>
                <w:lang w:val="en-US"/>
              </w:rPr>
              <w:t>2020150</w:t>
            </w:r>
            <w:r w:rsidR="0055375D" w:rsidRPr="00AC2D29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14:paraId="7F75216D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14:paraId="7F75216E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14:paraId="7F75216F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14:paraId="7F752170" w14:textId="77777777"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14:paraId="7F752171" w14:textId="77777777" w:rsidR="0026453A" w:rsidRPr="00697DC5" w:rsidRDefault="0026453A" w:rsidP="0026453A"/>
    <w:p w14:paraId="7F752172" w14:textId="77777777" w:rsidR="0026453A" w:rsidRPr="00697DC5" w:rsidRDefault="0026453A" w:rsidP="0026453A"/>
    <w:p w14:paraId="7F752173" w14:textId="77777777"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14:paraId="7F752174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AC2D29">
        <w:rPr>
          <w:b/>
          <w:sz w:val="26"/>
          <w:szCs w:val="26"/>
        </w:rPr>
        <w:t xml:space="preserve"> </w:t>
      </w:r>
      <w:r w:rsidR="004D63F1">
        <w:rPr>
          <w:b/>
          <w:sz w:val="26"/>
          <w:szCs w:val="26"/>
        </w:rPr>
        <w:t>(</w:t>
      </w:r>
      <w:r w:rsidR="00DC728E" w:rsidRPr="00C368F0">
        <w:rPr>
          <w:b/>
          <w:sz w:val="26"/>
          <w:szCs w:val="26"/>
        </w:rPr>
        <w:t>Болт специальный Б250 3.407.1-164.20.12</w:t>
      </w:r>
      <w:r w:rsidR="004D63F1">
        <w:rPr>
          <w:b/>
          <w:sz w:val="26"/>
          <w:szCs w:val="26"/>
        </w:rPr>
        <w:t>)</w:t>
      </w:r>
      <w:r w:rsidR="00C368F0">
        <w:rPr>
          <w:b/>
          <w:sz w:val="26"/>
          <w:szCs w:val="26"/>
        </w:rPr>
        <w:t>.</w:t>
      </w:r>
      <w:r w:rsidR="00AC2D29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7F752175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7F752176" w14:textId="77777777" w:rsidR="004D63F1" w:rsidRDefault="004D63F1" w:rsidP="004D63F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7F752177" w14:textId="77777777" w:rsidR="004D63F1" w:rsidRDefault="004D63F1" w:rsidP="004D63F1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характеристики метизов должны соответствовать параметрам Чертежа </w:t>
      </w:r>
      <w:r w:rsidRPr="004D63F1">
        <w:rPr>
          <w:sz w:val="24"/>
          <w:szCs w:val="24"/>
        </w:rPr>
        <w:t>Б250 3.407.1-164.20.12</w:t>
      </w:r>
      <w:r>
        <w:rPr>
          <w:sz w:val="24"/>
          <w:szCs w:val="24"/>
        </w:rPr>
        <w:t>.</w:t>
      </w:r>
    </w:p>
    <w:p w14:paraId="7F752178" w14:textId="77777777" w:rsidR="004D63F1" w:rsidRDefault="004D63F1" w:rsidP="004D63F1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7F752179" w14:textId="77777777" w:rsidR="004D63F1" w:rsidRDefault="004D63F1" w:rsidP="004D63F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7F75217A" w14:textId="77777777" w:rsidR="004D63F1" w:rsidRDefault="004D63F1" w:rsidP="004D63F1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7F75217B" w14:textId="77777777" w:rsidR="004D63F1" w:rsidRDefault="004D63F1" w:rsidP="004D63F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7F75217C" w14:textId="77777777" w:rsidR="004D63F1" w:rsidRDefault="004D63F1" w:rsidP="004D63F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7F75217D" w14:textId="77777777" w:rsidR="004D63F1" w:rsidRDefault="004D63F1" w:rsidP="004D63F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F75217E" w14:textId="77777777" w:rsidR="004D63F1" w:rsidRDefault="004D63F1" w:rsidP="004D63F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7F75217F" w14:textId="77777777" w:rsidR="004D63F1" w:rsidRDefault="004D63F1" w:rsidP="004D63F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7F752180" w14:textId="77777777" w:rsidR="004D63F1" w:rsidRDefault="004D63F1" w:rsidP="004D63F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7F752181" w14:textId="77777777" w:rsidR="004D63F1" w:rsidRDefault="004D63F1" w:rsidP="004D63F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7F752182" w14:textId="77777777" w:rsidR="004D63F1" w:rsidRDefault="004D63F1" w:rsidP="004D63F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7F752183" w14:textId="77777777" w:rsidR="004D63F1" w:rsidRDefault="004D63F1" w:rsidP="004D63F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Чертежа </w:t>
      </w:r>
      <w:r w:rsidRPr="004D63F1">
        <w:rPr>
          <w:sz w:val="24"/>
          <w:szCs w:val="24"/>
        </w:rPr>
        <w:t>Б250 3.407.1-164.20.12</w:t>
      </w:r>
      <w:r>
        <w:rPr>
          <w:sz w:val="24"/>
          <w:szCs w:val="24"/>
        </w:rPr>
        <w:t>;</w:t>
      </w:r>
    </w:p>
    <w:p w14:paraId="7F752184" w14:textId="77777777" w:rsidR="004D63F1" w:rsidRDefault="004D63F1" w:rsidP="004D63F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7F752185" w14:textId="77777777" w:rsidR="004D63F1" w:rsidRDefault="004D63F1" w:rsidP="004D63F1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7F752186" w14:textId="77777777" w:rsidR="004D63F1" w:rsidRDefault="004D63F1" w:rsidP="004D63F1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7F752187" w14:textId="77777777" w:rsidR="004D63F1" w:rsidRDefault="004D63F1" w:rsidP="004D63F1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7F752188" w14:textId="77777777" w:rsidR="004D63F1" w:rsidRDefault="004D63F1" w:rsidP="004D63F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7F752189" w14:textId="77777777" w:rsidR="004D63F1" w:rsidRDefault="004D63F1" w:rsidP="004D63F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7F75218A" w14:textId="77777777" w:rsidR="004D63F1" w:rsidRDefault="004D63F1" w:rsidP="004D63F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14:paraId="7F75218B" w14:textId="77777777" w:rsidR="004D63F1" w:rsidRDefault="004D63F1" w:rsidP="004D63F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7F75218C" w14:textId="77777777" w:rsidR="004D63F1" w:rsidRDefault="004D63F1" w:rsidP="004D63F1">
      <w:pPr>
        <w:spacing w:line="276" w:lineRule="auto"/>
        <w:rPr>
          <w:sz w:val="24"/>
          <w:szCs w:val="24"/>
        </w:rPr>
      </w:pPr>
    </w:p>
    <w:p w14:paraId="7F75218D" w14:textId="77777777" w:rsidR="004D63F1" w:rsidRDefault="004D63F1" w:rsidP="004D63F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7F75218E" w14:textId="77777777" w:rsidR="004D63F1" w:rsidRDefault="004D63F1" w:rsidP="004D63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F75218F" w14:textId="77777777" w:rsidR="004D63F1" w:rsidRDefault="004D63F1" w:rsidP="004D63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F752190" w14:textId="77777777" w:rsidR="004D63F1" w:rsidRDefault="004D63F1" w:rsidP="004D63F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7F752191" w14:textId="77777777" w:rsidR="004D63F1" w:rsidRDefault="004D63F1" w:rsidP="004D63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7F752192" w14:textId="77777777" w:rsidR="004D63F1" w:rsidRDefault="004D63F1" w:rsidP="004D63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F752193" w14:textId="77777777" w:rsidR="004D63F1" w:rsidRDefault="004D63F1" w:rsidP="004D63F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7F752194" w14:textId="77777777" w:rsidR="004D63F1" w:rsidRDefault="004D63F1" w:rsidP="004D63F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7F752195" w14:textId="77777777" w:rsidR="004D63F1" w:rsidRDefault="004D63F1" w:rsidP="004D63F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7F752196" w14:textId="77777777" w:rsidR="004D63F1" w:rsidRDefault="004D63F1" w:rsidP="004D63F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7F752197" w14:textId="77777777" w:rsidR="004D63F1" w:rsidRDefault="004D63F1" w:rsidP="004D63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7F752198" w14:textId="77777777" w:rsidR="004D63F1" w:rsidRDefault="004D63F1" w:rsidP="004D63F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7F752199" w14:textId="77777777" w:rsidR="004D63F1" w:rsidRDefault="004D63F1" w:rsidP="004D63F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7F75219A" w14:textId="77777777" w:rsidR="004D63F1" w:rsidRDefault="004D63F1" w:rsidP="004D63F1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7F75219B" w14:textId="77777777" w:rsidR="004D63F1" w:rsidRDefault="004D63F1" w:rsidP="004D63F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14:paraId="7F75219C" w14:textId="77777777" w:rsidR="004D63F1" w:rsidRDefault="004D63F1" w:rsidP="004D63F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F75219D" w14:textId="77777777" w:rsidR="004D63F1" w:rsidRDefault="004D63F1" w:rsidP="004D63F1">
      <w:pPr>
        <w:rPr>
          <w:sz w:val="26"/>
          <w:szCs w:val="26"/>
        </w:rPr>
      </w:pPr>
    </w:p>
    <w:p w14:paraId="7F75219E" w14:textId="77777777" w:rsidR="004D63F1" w:rsidRDefault="004D63F1" w:rsidP="004D63F1">
      <w:pPr>
        <w:rPr>
          <w:sz w:val="26"/>
          <w:szCs w:val="26"/>
        </w:rPr>
      </w:pPr>
    </w:p>
    <w:p w14:paraId="7F75219F" w14:textId="77777777" w:rsidR="004D63F1" w:rsidRDefault="004D63F1" w:rsidP="004D63F1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7F7521A0" w14:textId="77777777" w:rsidR="004D63F1" w:rsidRDefault="004D63F1" w:rsidP="004D63F1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14:paraId="7F7521A1" w14:textId="77777777" w:rsidR="004D63F1" w:rsidRPr="00697DC5" w:rsidRDefault="004D63F1" w:rsidP="004D63F1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14:paraId="7F7521A2" w14:textId="77777777" w:rsidR="008F73A3" w:rsidRPr="00697DC5" w:rsidRDefault="008F73A3" w:rsidP="004D63F1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7521A5" w14:textId="77777777" w:rsidR="003E6B05" w:rsidRDefault="003E6B05">
      <w:r>
        <w:separator/>
      </w:r>
    </w:p>
  </w:endnote>
  <w:endnote w:type="continuationSeparator" w:id="0">
    <w:p w14:paraId="7F7521A6" w14:textId="77777777" w:rsidR="003E6B05" w:rsidRDefault="003E6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7521A3" w14:textId="77777777" w:rsidR="003E6B05" w:rsidRDefault="003E6B05">
      <w:r>
        <w:separator/>
      </w:r>
    </w:p>
  </w:footnote>
  <w:footnote w:type="continuationSeparator" w:id="0">
    <w:p w14:paraId="7F7521A4" w14:textId="77777777" w:rsidR="003E6B05" w:rsidRDefault="003E6B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7521A7" w14:textId="77777777" w:rsidR="00AD7048" w:rsidRDefault="0058497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7F7521A8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28E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6B05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1601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D63F1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97A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305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5606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057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6CE0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148"/>
    <w:rsid w:val="00AB4C39"/>
    <w:rsid w:val="00AB505E"/>
    <w:rsid w:val="00AB7195"/>
    <w:rsid w:val="00AC0676"/>
    <w:rsid w:val="00AC20FF"/>
    <w:rsid w:val="00AC2D29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47914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63D4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368F0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E7DF4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47BFA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28E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6B1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752165"/>
  <w15:docId w15:val="{6FEC38B5-199E-415A-A743-39203D8F6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E5984-4811-4E7A-A863-8F4D745CE3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C682E5-98E5-4C2B-B4B9-28D515D90A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6B4C24-0C1E-4DA1-9301-41AA2456461C}">
  <ds:schemaRefs>
    <ds:schemaRef ds:uri="http://schemas.microsoft.com/sharepoint/v3"/>
    <ds:schemaRef ds:uri="aeb3e8e0-784a-4348-b8a9-74d788c4fa59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9602DF6B-A9C0-4E14-90AA-16BC193DB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6</Pages>
  <Words>904</Words>
  <Characters>5155</Characters>
  <Application>Microsoft Office Word</Application>
  <DocSecurity>4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Прач Владимир Викторович</cp:lastModifiedBy>
  <cp:revision>2</cp:revision>
  <cp:lastPrinted>2010-09-30T13:29:00Z</cp:lastPrinted>
  <dcterms:created xsi:type="dcterms:W3CDTF">2016-10-04T12:38:00Z</dcterms:created>
  <dcterms:modified xsi:type="dcterms:W3CDTF">2016-10-04T12:38:00Z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